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0D4066B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B532A">
        <w:rPr>
          <w:rFonts w:ascii="Calibri" w:hAnsi="Calibri"/>
          <w:sz w:val="22"/>
          <w:lang w:bidi="en-US"/>
        </w:rPr>
        <w:t>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7E0C2F13"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636972">
          <w:delText xml:space="preserve"> </w:delText>
        </w:r>
        <w:r w:rsidR="00BA50DE" w:rsidRPr="00F90654" w:rsidDel="00636972">
          <w:delText>maximálně o</w:delText>
        </w:r>
        <w:r w:rsidR="00BA50DE" w:rsidDel="00636972">
          <w:delText> </w:delText>
        </w:r>
        <w:r w:rsidR="00BA50DE" w:rsidRPr="00F90654" w:rsidDel="00636972">
          <w:delText xml:space="preserve">míru </w:delText>
        </w:r>
        <w:r w:rsidR="00F90654" w:rsidRPr="00F90654" w:rsidDel="00636972">
          <w:delText>(</w:delText>
        </w:r>
        <w:r w:rsidR="00D562EF" w:rsidDel="00636972">
          <w:delText>v procentech</w:delText>
        </w:r>
        <w:r w:rsidR="00F90654" w:rsidRPr="00F90654" w:rsidDel="00636972">
          <w:delText xml:space="preserve"> za dobu trvání této Smlouvy) stanovenou </w:delText>
        </w:r>
        <w:r w:rsidR="00A27184" w:rsidDel="00636972">
          <w:delText>v Příloze č. 2a a v Příloze č. 2b</w:delText>
        </w:r>
        <w:r w:rsidR="00F90654" w:rsidRPr="00F90654" w:rsidDel="00636972">
          <w:delText xml:space="preserve"> této Smlouvy</w:delText>
        </w:r>
      </w:del>
      <w:r w:rsidR="00F90654" w:rsidRPr="00F90654">
        <w:t>, případně Změnu rozsahu znamenající snížení výkonů dle této Smlouvy</w:t>
      </w:r>
      <w:ins w:id="60" w:author="Autor">
        <w:r w:rsidR="00636972">
          <w:t>, 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636972">
          <w:delText xml:space="preserve"> maximálně o míru (</w:delText>
        </w:r>
        <w:r w:rsidR="00D562EF" w:rsidDel="00636972">
          <w:delText>v</w:delText>
        </w:r>
        <w:r w:rsidR="00D73D56" w:rsidDel="00636972">
          <w:delText> </w:delText>
        </w:r>
        <w:r w:rsidR="00D562EF" w:rsidDel="00636972">
          <w:delText>procentech</w:delText>
        </w:r>
        <w:r w:rsidR="00F90654" w:rsidRPr="00F90654" w:rsidDel="00636972">
          <w:delText xml:space="preserve"> za dobu trvání této Smlouvy) uvedenou </w:delText>
        </w:r>
        <w:r w:rsidR="00A27184" w:rsidDel="00636972">
          <w:delText>v Příloze č. 2a a v Příloze č. 2b</w:delText>
        </w:r>
        <w:r w:rsidR="00F90654" w:rsidRPr="00F90654" w:rsidDel="00636972">
          <w:delText xml:space="preserve"> této Smlouvy</w:delText>
        </w:r>
      </w:del>
      <w:ins w:id="62" w:author="Autor">
        <w:r w:rsidR="00636972">
          <w:t xml:space="preserve"> 130 % předpokládaného ročního výkonu dle přílohy č. 2a Smlouvy, resp. dle přílohy č. 2b Smlouvy.</w:t>
        </w:r>
      </w:ins>
      <w:del w:id="63" w:author="Autor">
        <w:r w:rsidR="00F90654" w:rsidRPr="00F90654" w:rsidDel="00636972">
          <w:delText>.</w:delText>
        </w:r>
      </w:del>
    </w:p>
    <w:p w14:paraId="0245AE69" w14:textId="5C953C8A" w:rsidR="000031BF" w:rsidRPr="007A49BB" w:rsidRDefault="000031BF" w:rsidP="006B37D0">
      <w:pPr>
        <w:pStyle w:val="Clanek11"/>
        <w:widowControl/>
        <w:tabs>
          <w:tab w:val="clear" w:pos="1180"/>
        </w:tabs>
        <w:ind w:left="0" w:hanging="709"/>
      </w:pPr>
      <w:bookmarkStart w:id="6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4"/>
      <w:bookmarkEnd w:id="65"/>
    </w:p>
    <w:p w14:paraId="3619593A" w14:textId="78FAB360" w:rsidR="000031BF" w:rsidRPr="007A49BB" w:rsidRDefault="000031BF" w:rsidP="006B37D0">
      <w:pPr>
        <w:pStyle w:val="Clanek11"/>
        <w:widowControl/>
        <w:tabs>
          <w:tab w:val="clear" w:pos="1180"/>
        </w:tabs>
        <w:ind w:left="0" w:hanging="709"/>
      </w:pPr>
      <w:bookmarkStart w:id="6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6"/>
    </w:p>
    <w:p w14:paraId="0580CC22" w14:textId="5036A261" w:rsidR="000031BF" w:rsidRPr="007A49BB" w:rsidRDefault="000031BF" w:rsidP="006B37D0">
      <w:pPr>
        <w:pStyle w:val="Clanek11"/>
        <w:widowControl/>
        <w:tabs>
          <w:tab w:val="clear" w:pos="1180"/>
        </w:tabs>
        <w:ind w:left="0" w:hanging="709"/>
      </w:pPr>
      <w:bookmarkStart w:id="6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7"/>
    </w:p>
    <w:p w14:paraId="3923E176" w14:textId="332A25F9" w:rsidR="000031BF" w:rsidRPr="007A49BB" w:rsidRDefault="000031BF" w:rsidP="006B37D0">
      <w:pPr>
        <w:pStyle w:val="Clanek11"/>
        <w:widowControl/>
        <w:tabs>
          <w:tab w:val="clear" w:pos="1180"/>
        </w:tabs>
        <w:ind w:left="0" w:hanging="709"/>
      </w:pPr>
      <w:bookmarkStart w:id="68" w:name="_Ref271622418"/>
      <w:bookmarkStart w:id="69" w:name="_Ref274704798"/>
      <w:bookmarkStart w:id="7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8"/>
      <w:bookmarkEnd w:id="69"/>
      <w:bookmarkEnd w:id="7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1"/>
    </w:p>
    <w:p w14:paraId="0E0DD177" w14:textId="23966E96" w:rsidR="000031BF" w:rsidRDefault="000031BF" w:rsidP="006B37D0">
      <w:pPr>
        <w:pStyle w:val="Clanek11"/>
        <w:widowControl/>
        <w:tabs>
          <w:tab w:val="clear" w:pos="1180"/>
        </w:tabs>
        <w:ind w:left="0" w:hanging="709"/>
      </w:pPr>
      <w:bookmarkStart w:id="7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2"/>
    </w:p>
    <w:p w14:paraId="5D1D2C6F" w14:textId="530861C1" w:rsidR="0050446F" w:rsidRDefault="0050446F" w:rsidP="006B37D0">
      <w:pPr>
        <w:pStyle w:val="Clanek11"/>
        <w:widowControl/>
        <w:tabs>
          <w:tab w:val="clear" w:pos="1180"/>
        </w:tabs>
        <w:ind w:left="0" w:hanging="709"/>
      </w:pPr>
      <w:bookmarkStart w:id="73" w:name="_Ref61419755"/>
      <w:bookmarkStart w:id="7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4"/>
    </w:p>
    <w:p w14:paraId="09A90B3D" w14:textId="039B0893" w:rsidR="007C61F3" w:rsidRDefault="007C61F3" w:rsidP="006B37D0">
      <w:pPr>
        <w:pStyle w:val="Clanek11"/>
        <w:widowControl/>
        <w:tabs>
          <w:tab w:val="clear" w:pos="1180"/>
        </w:tabs>
        <w:ind w:left="0" w:hanging="709"/>
      </w:pPr>
      <w:bookmarkStart w:id="7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8" w:name="_Ref274700062"/>
      <w:bookmarkEnd w:id="7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8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80"/>
    </w:p>
    <w:p w14:paraId="290196DA" w14:textId="2617BB92" w:rsidR="000031BF" w:rsidRPr="007A49BB" w:rsidRDefault="000031BF" w:rsidP="006B37D0">
      <w:pPr>
        <w:pStyle w:val="Clanek11"/>
        <w:widowControl/>
        <w:tabs>
          <w:tab w:val="clear" w:pos="1180"/>
        </w:tabs>
        <w:ind w:left="0" w:hanging="709"/>
      </w:pPr>
      <w:bookmarkStart w:id="8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1"/>
    </w:p>
    <w:p w14:paraId="3D05006A" w14:textId="4954B82E" w:rsidR="000031BF" w:rsidRPr="007A49BB" w:rsidRDefault="000031BF" w:rsidP="006B37D0">
      <w:pPr>
        <w:pStyle w:val="Clanek11"/>
        <w:widowControl/>
        <w:tabs>
          <w:tab w:val="clear" w:pos="1180"/>
        </w:tabs>
        <w:ind w:left="0" w:hanging="709"/>
      </w:pPr>
      <w:bookmarkStart w:id="82" w:name="_Ref279968407"/>
      <w:r w:rsidRPr="007A49BB">
        <w:t>Objednatel je dále oprávněn vypovědět tuto Smlouvu pouze v následujících případech:</w:t>
      </w:r>
      <w:bookmarkEnd w:id="8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5" w:name="_Ref274782997"/>
      <w:bookmarkStart w:id="86" w:name="_Ref15231903"/>
      <w:bookmarkStart w:id="8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5"/>
      <w:r w:rsidRPr="007A49BB">
        <w:t xml:space="preserve">vyplývajících pro Dopravce z této Smlouvy a právních předpisů </w:t>
      </w:r>
      <w:bookmarkStart w:id="88"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6"/>
      <w:bookmarkEnd w:id="88"/>
    </w:p>
    <w:p w14:paraId="2E06BB6B" w14:textId="5434A552" w:rsidR="000031BF" w:rsidRPr="007A49BB" w:rsidRDefault="000031BF" w:rsidP="006B37D0">
      <w:pPr>
        <w:pStyle w:val="Clanek11"/>
        <w:widowControl/>
        <w:tabs>
          <w:tab w:val="clear" w:pos="1180"/>
        </w:tabs>
        <w:ind w:left="0" w:hanging="709"/>
      </w:pPr>
      <w:bookmarkStart w:id="8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9"/>
    </w:p>
    <w:bookmarkEnd w:id="8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9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9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2" w:name="_Ref16592409"/>
      <w:r w:rsidRPr="007A49BB">
        <w:lastRenderedPageBreak/>
        <w:t>Nedílnou součástí této Smlouvy</w:t>
      </w:r>
      <w:r w:rsidR="00F26BD2">
        <w:t xml:space="preserve"> je dokument Smluvní pokuty a </w:t>
      </w:r>
      <w:r w:rsidRPr="007A49BB">
        <w:t>následující přílohy:</w:t>
      </w:r>
      <w:bookmarkEnd w:id="9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5"/>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6"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6"/>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7185E" w14:textId="77777777" w:rsidR="00800F90" w:rsidRDefault="00800F90" w:rsidP="00161B4F">
      <w:r>
        <w:separator/>
      </w:r>
    </w:p>
  </w:endnote>
  <w:endnote w:type="continuationSeparator" w:id="0">
    <w:p w14:paraId="14BE0E4E" w14:textId="77777777" w:rsidR="00800F90" w:rsidRDefault="00800F90" w:rsidP="00161B4F">
      <w:r>
        <w:continuationSeparator/>
      </w:r>
    </w:p>
  </w:endnote>
  <w:endnote w:type="continuationNotice" w:id="1">
    <w:p w14:paraId="20231163" w14:textId="77777777" w:rsidR="00800F90" w:rsidRDefault="00800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550D0FC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B532A">
      <w:rPr>
        <w:rFonts w:ascii="Calibri" w:hAnsi="Calibri"/>
        <w:b/>
        <w:sz w:val="22"/>
        <w:szCs w:val="22"/>
      </w:rPr>
      <w:t>2</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07789" w14:textId="77777777" w:rsidR="00800F90" w:rsidRDefault="00800F90" w:rsidP="00161B4F">
      <w:r>
        <w:separator/>
      </w:r>
    </w:p>
  </w:footnote>
  <w:footnote w:type="continuationSeparator" w:id="0">
    <w:p w14:paraId="38891A77" w14:textId="77777777" w:rsidR="00800F90" w:rsidRDefault="00800F90" w:rsidP="00161B4F">
      <w:r>
        <w:continuationSeparator/>
      </w:r>
    </w:p>
  </w:footnote>
  <w:footnote w:type="continuationNotice" w:id="1">
    <w:p w14:paraId="03AD90BC" w14:textId="77777777" w:rsidR="00800F90" w:rsidRDefault="00800F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268D"/>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6972"/>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0F90"/>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5267"/>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0ADD"/>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2EC5"/>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532A"/>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16501</Words>
  <Characters>97358</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2021-05-14T09:09:00Z</dcterms:created>
  <dcterms:modified xsi:type="dcterms:W3CDTF">2021-05-14T09:21:00Z</dcterms:modified>
</cp:coreProperties>
</file>